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4727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013D7">
              <w:t>release</w:t>
            </w:r>
            <w:r w:rsidR="00E32B2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695AA0A" w:rsidR="00357C5E" w:rsidRDefault="008D51F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2B7A58">
              <w:rPr>
                <w:rFonts w:eastAsia="Times New Roman" w:cstheme="minorHAnsi"/>
                <w:color w:val="213430"/>
                <w:lang w:eastAsia="en-AU"/>
              </w:rPr>
              <w:t>19</w:t>
            </w:r>
          </w:p>
        </w:tc>
        <w:tc>
          <w:tcPr>
            <w:tcW w:w="6327" w:type="dxa"/>
          </w:tcPr>
          <w:p w14:paraId="3AE55F2B" w14:textId="76A91F97" w:rsidR="00357C5E" w:rsidRDefault="007D3AAF" w:rsidP="00357C5E">
            <w:pPr>
              <w:pStyle w:val="SIComponentTitle"/>
            </w:pPr>
            <w:r w:rsidRPr="007D3AAF">
              <w:t>Weigh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9AC832F" w14:textId="0AC4DD1F" w:rsidR="007D3AAF" w:rsidRPr="007D3AAF" w:rsidRDefault="007D3AAF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3AAF">
              <w:rPr>
                <w:rStyle w:val="SITempText-Green"/>
                <w:color w:val="000000" w:themeColor="text1"/>
                <w:sz w:val="20"/>
              </w:rPr>
              <w:t>This unit describes the skills and knowledge required to weigh carcase</w:t>
            </w:r>
            <w:r w:rsidR="00A327C8">
              <w:rPr>
                <w:rStyle w:val="SITempText-Green"/>
                <w:color w:val="000000" w:themeColor="text1"/>
                <w:sz w:val="20"/>
              </w:rPr>
              <w:t>s</w:t>
            </w:r>
            <w:r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5E1C366" w14:textId="3D639CCB" w:rsidR="007D3AAF" w:rsidRDefault="00E32B24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 xml:space="preserve">weigh carcases in </w:t>
            </w:r>
            <w:r w:rsidR="0008529C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2396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979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CD9A92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DE37F7" w:rsidR="00E6084B" w:rsidRDefault="00E6084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34B44">
        <w:trPr>
          <w:trHeight w:val="497"/>
        </w:trPr>
        <w:tc>
          <w:tcPr>
            <w:tcW w:w="2689" w:type="dxa"/>
          </w:tcPr>
          <w:p w14:paraId="200766C1" w14:textId="005B5DDE" w:rsidR="00715042" w:rsidRPr="00715042" w:rsidRDefault="00D9385D" w:rsidP="00834B4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82E9DE" w:rsidR="00BE46B2" w:rsidRDefault="00A9792A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8D51F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D04F0" w14:paraId="1915290A" w14:textId="77777777" w:rsidTr="000F31BE">
        <w:tc>
          <w:tcPr>
            <w:tcW w:w="2689" w:type="dxa"/>
          </w:tcPr>
          <w:p w14:paraId="4CA92DE3" w14:textId="298327BB" w:rsidR="003D04F0" w:rsidRDefault="003D04F0" w:rsidP="003D04F0">
            <w:pPr>
              <w:pStyle w:val="SIText"/>
            </w:pPr>
            <w:r>
              <w:t>1. Check scales</w:t>
            </w:r>
          </w:p>
        </w:tc>
        <w:tc>
          <w:tcPr>
            <w:tcW w:w="6327" w:type="dxa"/>
          </w:tcPr>
          <w:p w14:paraId="3A49DB15" w14:textId="124FBF85" w:rsidR="00E32B24" w:rsidRDefault="00E32B24" w:rsidP="003D04F0">
            <w:pPr>
              <w:pStyle w:val="SIText"/>
            </w:pPr>
            <w:r>
              <w:t>1.1 Identify work</w:t>
            </w:r>
            <w:r w:rsidR="00A327C8">
              <w:t xml:space="preserve">place </w:t>
            </w:r>
            <w:r w:rsidR="004231E4">
              <w:t xml:space="preserve">instructions </w:t>
            </w:r>
            <w:r>
              <w:t>for weighing carcases and using scales</w:t>
            </w:r>
          </w:p>
          <w:p w14:paraId="0F51054A" w14:textId="7520D0B0" w:rsidR="00296151" w:rsidRDefault="004231E4" w:rsidP="003D04F0">
            <w:pPr>
              <w:pStyle w:val="SIText"/>
            </w:pPr>
            <w:r>
              <w:t xml:space="preserve">1.2 </w:t>
            </w:r>
            <w:r w:rsidR="00296151">
              <w:t>Identify workplace health and safety requirements for task, including personal protective equipment</w:t>
            </w:r>
          </w:p>
          <w:p w14:paraId="2797F57F" w14:textId="1872F9DB" w:rsidR="003D04F0" w:rsidRDefault="003D04F0" w:rsidP="003D04F0">
            <w:pPr>
              <w:pStyle w:val="SIText"/>
            </w:pPr>
            <w:r>
              <w:t>1.</w:t>
            </w:r>
            <w:r w:rsidR="004231E4">
              <w:t>3</w:t>
            </w:r>
            <w:r w:rsidR="00E32B24">
              <w:t xml:space="preserve"> </w:t>
            </w:r>
            <w:r>
              <w:t xml:space="preserve">Check scales </w:t>
            </w:r>
            <w:r w:rsidR="00E32B24">
              <w:t>following</w:t>
            </w:r>
            <w:r>
              <w:t xml:space="preserve"> operational procedures to ensure weights are accurate</w:t>
            </w:r>
          </w:p>
          <w:p w14:paraId="0BB1C455" w14:textId="0DE8044E" w:rsidR="003D04F0" w:rsidRDefault="003D04F0" w:rsidP="003D04F0">
            <w:pPr>
              <w:pStyle w:val="SIText"/>
            </w:pPr>
            <w:r>
              <w:t>1.</w:t>
            </w:r>
            <w:r w:rsidR="004231E4">
              <w:t>4</w:t>
            </w:r>
            <w:r w:rsidR="00E32B24">
              <w:t xml:space="preserve"> </w:t>
            </w:r>
            <w:r>
              <w:t>Check scales to ensure they read zero after taring</w:t>
            </w:r>
          </w:p>
          <w:p w14:paraId="11523057" w14:textId="18F9CB3A" w:rsidR="003D04F0" w:rsidRDefault="003D04F0" w:rsidP="003D04F0">
            <w:pPr>
              <w:pStyle w:val="SIText"/>
            </w:pPr>
            <w:r>
              <w:t>1.</w:t>
            </w:r>
            <w:r w:rsidR="004231E4">
              <w:t>5</w:t>
            </w:r>
            <w:r w:rsidR="00E32B24">
              <w:t xml:space="preserve"> </w:t>
            </w:r>
            <w:r>
              <w:t>Notify appropriate personnel if scales are inaccurate</w:t>
            </w:r>
            <w:r w:rsidR="00E32B24">
              <w:t>, following workplace requirements</w:t>
            </w:r>
          </w:p>
        </w:tc>
      </w:tr>
      <w:tr w:rsidR="003D04F0" w14:paraId="587A8B31" w14:textId="77777777" w:rsidTr="000F31BE">
        <w:tc>
          <w:tcPr>
            <w:tcW w:w="2689" w:type="dxa"/>
          </w:tcPr>
          <w:p w14:paraId="394B9250" w14:textId="651927E1" w:rsidR="003D04F0" w:rsidRDefault="003D04F0" w:rsidP="003D04F0">
            <w:pPr>
              <w:pStyle w:val="SIText"/>
            </w:pPr>
            <w:r>
              <w:t>2. Test weights</w:t>
            </w:r>
          </w:p>
        </w:tc>
        <w:tc>
          <w:tcPr>
            <w:tcW w:w="6327" w:type="dxa"/>
          </w:tcPr>
          <w:p w14:paraId="111BD78E" w14:textId="0137F62C" w:rsidR="003D04F0" w:rsidRDefault="003D04F0" w:rsidP="003D04F0">
            <w:pPr>
              <w:pStyle w:val="SIText"/>
            </w:pPr>
            <w:r>
              <w:t xml:space="preserve">2.1 Combine </w:t>
            </w:r>
            <w:r w:rsidR="00DB5293">
              <w:t>c</w:t>
            </w:r>
            <w:r>
              <w:t>lean and undamaged mass to determine maximum operational weight for production</w:t>
            </w:r>
          </w:p>
          <w:p w14:paraId="74291CE1" w14:textId="1E783D28" w:rsidR="003D04F0" w:rsidRDefault="003D04F0" w:rsidP="003D04F0">
            <w:pPr>
              <w:pStyle w:val="SIText"/>
            </w:pPr>
            <w:r>
              <w:t xml:space="preserve">2.2 Record scale readings </w:t>
            </w:r>
            <w:r w:rsidR="00A327C8">
              <w:t>in</w:t>
            </w:r>
            <w:r>
              <w:t xml:space="preserve"> increments to ensure scales are checked accurately</w:t>
            </w:r>
          </w:p>
          <w:p w14:paraId="2338E373" w14:textId="6700CEA8" w:rsidR="003D04F0" w:rsidRDefault="003D04F0" w:rsidP="003D04F0">
            <w:pPr>
              <w:pStyle w:val="SIText"/>
            </w:pPr>
            <w:r>
              <w:t xml:space="preserve">2.3 </w:t>
            </w:r>
            <w:r w:rsidR="0008529C">
              <w:t xml:space="preserve">Use certified test weights </w:t>
            </w:r>
            <w:r>
              <w:t xml:space="preserve">in </w:t>
            </w:r>
            <w:r w:rsidR="00902AAC">
              <w:t xml:space="preserve">line </w:t>
            </w:r>
            <w:r>
              <w:t>with workplace requirements</w:t>
            </w:r>
          </w:p>
        </w:tc>
      </w:tr>
      <w:tr w:rsidR="003D04F0" w14:paraId="3A654C13" w14:textId="77777777" w:rsidTr="000F31BE">
        <w:tc>
          <w:tcPr>
            <w:tcW w:w="2689" w:type="dxa"/>
          </w:tcPr>
          <w:p w14:paraId="6430C18F" w14:textId="5858538F" w:rsidR="003D04F0" w:rsidRDefault="003D04F0" w:rsidP="003D04F0">
            <w:pPr>
              <w:pStyle w:val="SIText"/>
            </w:pPr>
            <w:r>
              <w:t>3. Record check measure</w:t>
            </w:r>
          </w:p>
        </w:tc>
        <w:tc>
          <w:tcPr>
            <w:tcW w:w="6327" w:type="dxa"/>
          </w:tcPr>
          <w:p w14:paraId="4F8A8C3C" w14:textId="4C0420C7" w:rsidR="003D04F0" w:rsidRDefault="003D04F0" w:rsidP="003D04F0">
            <w:pPr>
              <w:pStyle w:val="SIText"/>
            </w:pPr>
            <w:r>
              <w:t xml:space="preserve">3.1 Accurately record all results of checking measures </w:t>
            </w:r>
            <w:r w:rsidR="00902AAC">
              <w:t>following</w:t>
            </w:r>
            <w:r>
              <w:t xml:space="preserve"> workplace requirements</w:t>
            </w:r>
          </w:p>
          <w:p w14:paraId="3D7E8947" w14:textId="1132BA3C" w:rsidR="003D04F0" w:rsidRDefault="003D04F0" w:rsidP="003D04F0">
            <w:pPr>
              <w:pStyle w:val="SIText"/>
            </w:pPr>
            <w:r>
              <w:t xml:space="preserve">3.2 </w:t>
            </w:r>
            <w:r w:rsidRPr="00834B44">
              <w:t>Verify</w:t>
            </w:r>
            <w:r>
              <w:t xml:space="preserve"> results according to workplace requirements</w:t>
            </w:r>
          </w:p>
        </w:tc>
      </w:tr>
      <w:tr w:rsidR="003D04F0" w14:paraId="05778E26" w14:textId="77777777" w:rsidTr="000F31BE">
        <w:tc>
          <w:tcPr>
            <w:tcW w:w="2689" w:type="dxa"/>
          </w:tcPr>
          <w:p w14:paraId="4B9C3A35" w14:textId="621F3A81" w:rsidR="003D04F0" w:rsidRDefault="003D04F0" w:rsidP="003D04F0">
            <w:pPr>
              <w:pStyle w:val="SIText"/>
            </w:pPr>
            <w:r>
              <w:lastRenderedPageBreak/>
              <w:t>4. Operate carcase scales</w:t>
            </w:r>
          </w:p>
        </w:tc>
        <w:tc>
          <w:tcPr>
            <w:tcW w:w="6327" w:type="dxa"/>
          </w:tcPr>
          <w:p w14:paraId="6314553B" w14:textId="6A817FD0" w:rsidR="003D04F0" w:rsidRDefault="003D04F0" w:rsidP="003D04F0">
            <w:pPr>
              <w:pStyle w:val="SIText"/>
            </w:pPr>
            <w:r>
              <w:t xml:space="preserve">4.1 Weigh carcases </w:t>
            </w:r>
            <w:r w:rsidR="00C24F3D">
              <w:t>following</w:t>
            </w:r>
            <w:r>
              <w:t xml:space="preserve"> </w:t>
            </w:r>
            <w:r w:rsidR="00C24F3D">
              <w:t>workplace health and safety requirements</w:t>
            </w:r>
          </w:p>
          <w:p w14:paraId="1E16A7A1" w14:textId="05114853" w:rsidR="003D04F0" w:rsidRDefault="003D04F0" w:rsidP="003D04F0">
            <w:pPr>
              <w:pStyle w:val="SIText"/>
            </w:pPr>
            <w:r>
              <w:t xml:space="preserve">4.2 Record weights </w:t>
            </w:r>
            <w:r w:rsidR="00833A1E">
              <w:t>using workplace recording system</w:t>
            </w:r>
          </w:p>
          <w:p w14:paraId="4371F2AC" w14:textId="2504F5E6" w:rsidR="003D04F0" w:rsidRDefault="003D04F0" w:rsidP="003D04F0">
            <w:pPr>
              <w:pStyle w:val="SIText"/>
            </w:pPr>
            <w:r>
              <w:t>4.3 Tag and label carcases according to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24:00Z" w16du:dateUtc="2025-11-11T00:2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363A" w:rsidRPr="00C32CE5" w:rsidDel="00DF5DF8" w14:paraId="49510AAD" w14:textId="5BA627DB" w:rsidTr="00A1288F">
        <w:trPr>
          <w:ins w:id="1" w:author="Jenni Oldfield" w:date="2025-11-11T11:2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EFE6" w14:textId="731DD108" w:rsidR="0007363A" w:rsidRPr="00C32CE5" w:rsidDel="00DF5DF8" w:rsidRDefault="0007363A" w:rsidP="00A1288F">
            <w:pPr>
              <w:spacing w:after="160" w:line="259" w:lineRule="auto"/>
              <w:rPr>
                <w:ins w:id="2" w:author="Jenni Oldfield" w:date="2025-11-11T11:24:00Z" w16du:dateUtc="2025-11-11T00:24:00Z"/>
                <w:moveFrom w:id="3" w:author="Lucinda O'Brien" w:date="2025-11-13T10:05:00Z" w16du:dateUtc="2025-11-12T23:05:00Z"/>
                <w:b/>
              </w:rPr>
            </w:pPr>
            <w:moveFromRangeStart w:id="4" w:author="Lucinda O'Brien" w:date="2025-11-13T10:05:00Z" w:name="move213920767"/>
            <w:moveFrom w:id="5" w:author="Lucinda O'Brien" w:date="2025-11-13T10:05:00Z" w16du:dateUtc="2025-11-12T23:05:00Z">
              <w:ins w:id="6" w:author="Jenni Oldfield" w:date="2025-11-11T11:24:00Z" w16du:dateUtc="2025-11-11T00:24:00Z">
                <w:r w:rsidRPr="00C32CE5" w:rsidDel="00DF5DF8">
                  <w:rPr>
                    <w:b/>
                  </w:rPr>
                  <w:t xml:space="preserve">Range </w:t>
                </w:r>
                <w:r w:rsidDel="00DF5DF8">
                  <w:rPr>
                    <w:b/>
                  </w:rPr>
                  <w:t>o</w:t>
                </w:r>
                <w:r w:rsidRPr="00C32CE5" w:rsidDel="00DF5DF8">
                  <w:rPr>
                    <w:b/>
                  </w:rPr>
                  <w:t>f Conditions</w:t>
                </w:r>
              </w:ins>
            </w:moveFrom>
          </w:p>
          <w:p w14:paraId="3E9442E4" w14:textId="08E418FD" w:rsidR="0007363A" w:rsidRPr="002D6693" w:rsidDel="00DF5DF8" w:rsidRDefault="0007363A" w:rsidP="00A1288F">
            <w:pPr>
              <w:pStyle w:val="SIText-Italics"/>
              <w:rPr>
                <w:ins w:id="7" w:author="Jenni Oldfield" w:date="2025-11-11T11:24:00Z" w16du:dateUtc="2025-11-11T00:24:00Z"/>
                <w:moveFrom w:id="8" w:author="Lucinda O'Brien" w:date="2025-11-13T10:05:00Z" w16du:dateUtc="2025-11-12T23:05:00Z"/>
              </w:rPr>
            </w:pPr>
            <w:moveFrom w:id="9" w:author="Lucinda O'Brien" w:date="2025-11-13T10:05:00Z" w16du:dateUtc="2025-11-12T23:05:00Z">
              <w:ins w:id="10" w:author="Jenni Oldfield" w:date="2025-11-11T11:24:00Z" w16du:dateUtc="2025-11-11T00:24:00Z">
                <w:r w:rsidRPr="002D6693" w:rsidDel="00DF5DF8">
                  <w:t xml:space="preserve">This section specifies different work environments and conditions </w:t>
                </w:r>
                <w:r w:rsidDel="00DF5DF8">
                  <w:t>in which the task may be performed</w:t>
                </w:r>
                <w:r w:rsidRPr="002D6693" w:rsidDel="00DF5DF8">
                  <w:t xml:space="preserve">. </w:t>
                </w:r>
              </w:ins>
            </w:moveFrom>
          </w:p>
          <w:p w14:paraId="58D6F3BA" w14:textId="44C88514" w:rsidR="0007363A" w:rsidRPr="00C32CE5" w:rsidDel="00DF5DF8" w:rsidRDefault="0007363A" w:rsidP="00A1288F">
            <w:pPr>
              <w:pStyle w:val="SIText-Italics"/>
              <w:rPr>
                <w:ins w:id="11" w:author="Jenni Oldfield" w:date="2025-11-11T11:24:00Z" w16du:dateUtc="2025-11-11T00:24:00Z"/>
                <w:moveFrom w:id="12" w:author="Lucinda O'Brien" w:date="2025-11-13T10:05:00Z" w16du:dateUtc="2025-11-12T23:05:00Z"/>
              </w:rPr>
            </w:pPr>
            <w:moveFrom w:id="13" w:author="Lucinda O'Brien" w:date="2025-11-13T10:05:00Z" w16du:dateUtc="2025-11-12T23:05:00Z">
              <w:ins w:id="14" w:author="Jenni Oldfield" w:date="2025-11-11T11:24:00Z" w16du:dateUtc="2025-11-11T00:24:00Z">
                <w:r w:rsidRPr="002D6693" w:rsidDel="00DF5DF8">
                  <w:t xml:space="preserve">This unit must be delivered in one of the following </w:t>
                </w:r>
                <w:r w:rsidDel="00DF5DF8">
                  <w:t>registered meat processing wor</w:t>
                </w:r>
                <w:r w:rsidRPr="002D6693" w:rsidDel="00DF5DF8">
                  <w:t>k environments.</w:t>
                </w:r>
              </w:ins>
            </w:moveFrom>
          </w:p>
        </w:tc>
      </w:tr>
      <w:tr w:rsidR="0007363A" w:rsidRPr="00C32CE5" w:rsidDel="00DF5DF8" w14:paraId="385324F9" w14:textId="40D25355" w:rsidTr="00A1288F">
        <w:trPr>
          <w:ins w:id="15" w:author="Jenni Oldfield" w:date="2025-11-11T11:2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5C19" w14:textId="7D46225A" w:rsidR="0007363A" w:rsidRPr="00C32CE5" w:rsidDel="00DF5DF8" w:rsidRDefault="0007363A" w:rsidP="00A1288F">
            <w:pPr>
              <w:pStyle w:val="SIText"/>
              <w:rPr>
                <w:ins w:id="16" w:author="Jenni Oldfield" w:date="2025-11-11T11:24:00Z" w16du:dateUtc="2025-11-11T00:24:00Z"/>
                <w:moveFrom w:id="17" w:author="Lucinda O'Brien" w:date="2025-11-13T10:05:00Z" w16du:dateUtc="2025-11-12T23:05:00Z"/>
              </w:rPr>
            </w:pPr>
            <w:moveFrom w:id="18" w:author="Lucinda O'Brien" w:date="2025-11-13T10:05:00Z" w16du:dateUtc="2025-11-12T23:05:00Z">
              <w:ins w:id="19" w:author="Jenni Oldfield" w:date="2025-11-11T11:24:00Z" w16du:dateUtc="2025-11-11T00:24:00Z">
                <w:r w:rsidRPr="00C32CE5" w:rsidDel="00DF5DF8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0F57" w14:textId="5FF44ED2" w:rsidR="0007363A" w:rsidRPr="00C32CE5" w:rsidDel="00DF5DF8" w:rsidRDefault="0007363A" w:rsidP="00A1288F">
            <w:pPr>
              <w:pStyle w:val="SIBulletList1"/>
              <w:rPr>
                <w:ins w:id="20" w:author="Jenni Oldfield" w:date="2025-11-11T11:24:00Z" w16du:dateUtc="2025-11-11T00:24:00Z"/>
                <w:moveFrom w:id="21" w:author="Lucinda O'Brien" w:date="2025-11-13T10:05:00Z" w16du:dateUtc="2025-11-12T23:05:00Z"/>
              </w:rPr>
            </w:pPr>
            <w:moveFrom w:id="22" w:author="Lucinda O'Brien" w:date="2025-11-13T10:05:00Z" w16du:dateUtc="2025-11-12T23:05:00Z">
              <w:ins w:id="23" w:author="Jenni Oldfield" w:date="2025-11-11T11:24:00Z" w16du:dateUtc="2025-11-11T00:24:00Z">
                <w:r w:rsidRPr="00C32CE5" w:rsidDel="00DF5DF8">
                  <w:t xml:space="preserve">operating fewer than four days a week with a small throughput for one or more, small or large, species, or </w:t>
                </w:r>
              </w:ins>
            </w:moveFrom>
          </w:p>
          <w:p w14:paraId="1376316F" w14:textId="75686407" w:rsidR="0007363A" w:rsidRPr="00C32CE5" w:rsidDel="00DF5DF8" w:rsidRDefault="0007363A" w:rsidP="00A1288F">
            <w:pPr>
              <w:pStyle w:val="SIBulletList1"/>
              <w:rPr>
                <w:ins w:id="24" w:author="Jenni Oldfield" w:date="2025-11-11T11:24:00Z" w16du:dateUtc="2025-11-11T00:24:00Z"/>
                <w:moveFrom w:id="25" w:author="Lucinda O'Brien" w:date="2025-11-13T10:05:00Z" w16du:dateUtc="2025-11-12T23:05:00Z"/>
                <w:i/>
              </w:rPr>
            </w:pPr>
            <w:moveFrom w:id="26" w:author="Lucinda O'Brien" w:date="2025-11-13T10:05:00Z" w16du:dateUtc="2025-11-12T23:05:00Z">
              <w:ins w:id="27" w:author="Jenni Oldfield" w:date="2025-11-11T11:24:00Z" w16du:dateUtc="2025-11-11T00:24:00Z">
                <w:r w:rsidRPr="00C32CE5" w:rsidDel="00DF5DF8">
                  <w:t xml:space="preserve">employing fewer than four workers on the processing floor </w:t>
                </w:r>
              </w:ins>
            </w:moveFrom>
          </w:p>
        </w:tc>
      </w:tr>
      <w:tr w:rsidR="0007363A" w:rsidRPr="00C32CE5" w:rsidDel="00DF5DF8" w14:paraId="478C98C3" w14:textId="119A04B7" w:rsidTr="00A1288F">
        <w:trPr>
          <w:ins w:id="28" w:author="Jenni Oldfield" w:date="2025-11-11T11:2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4064" w14:textId="5AB47B69" w:rsidR="0007363A" w:rsidRPr="00C32CE5" w:rsidDel="00DF5DF8" w:rsidRDefault="0007363A" w:rsidP="00A1288F">
            <w:pPr>
              <w:pStyle w:val="SIText"/>
              <w:rPr>
                <w:ins w:id="29" w:author="Jenni Oldfield" w:date="2025-11-11T11:24:00Z" w16du:dateUtc="2025-11-11T00:24:00Z"/>
                <w:moveFrom w:id="30" w:author="Lucinda O'Brien" w:date="2025-11-13T10:05:00Z" w16du:dateUtc="2025-11-12T23:05:00Z"/>
              </w:rPr>
            </w:pPr>
            <w:moveFrom w:id="31" w:author="Lucinda O'Brien" w:date="2025-11-13T10:05:00Z" w16du:dateUtc="2025-11-12T23:05:00Z">
              <w:ins w:id="32" w:author="Jenni Oldfield" w:date="2025-11-11T11:24:00Z" w16du:dateUtc="2025-11-11T00:24:00Z">
                <w:r w:rsidRPr="00C32CE5" w:rsidDel="00DF5DF8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37A8" w14:textId="6DEB8C94" w:rsidR="0007363A" w:rsidRPr="00C32CE5" w:rsidDel="00DF5DF8" w:rsidRDefault="0007363A" w:rsidP="00A1288F">
            <w:pPr>
              <w:pStyle w:val="SIBulletList1"/>
              <w:rPr>
                <w:ins w:id="33" w:author="Jenni Oldfield" w:date="2025-11-11T11:24:00Z" w16du:dateUtc="2025-11-11T00:24:00Z"/>
                <w:moveFrom w:id="34" w:author="Lucinda O'Brien" w:date="2025-11-13T10:05:00Z" w16du:dateUtc="2025-11-12T23:05:00Z"/>
              </w:rPr>
            </w:pPr>
            <w:moveFrom w:id="35" w:author="Lucinda O'Brien" w:date="2025-11-13T10:05:00Z" w16du:dateUtc="2025-11-12T23:05:00Z">
              <w:ins w:id="36" w:author="Jenni Oldfield" w:date="2025-11-11T11:24:00Z" w16du:dateUtc="2025-11-11T00:24:00Z">
                <w:r w:rsidRPr="00C32CE5" w:rsidDel="00DF5DF8">
                  <w:t xml:space="preserve">operating more than four days a week with a throughput for one or more, small or large, species, or </w:t>
                </w:r>
              </w:ins>
            </w:moveFrom>
          </w:p>
          <w:p w14:paraId="0D99277D" w14:textId="56B24F53" w:rsidR="0007363A" w:rsidRPr="00C32CE5" w:rsidDel="00DF5DF8" w:rsidRDefault="0007363A" w:rsidP="00A1288F">
            <w:pPr>
              <w:pStyle w:val="SIBulletList1"/>
              <w:rPr>
                <w:ins w:id="37" w:author="Jenni Oldfield" w:date="2025-11-11T11:24:00Z" w16du:dateUtc="2025-11-11T00:24:00Z"/>
                <w:moveFrom w:id="38" w:author="Lucinda O'Brien" w:date="2025-11-13T10:05:00Z" w16du:dateUtc="2025-11-12T23:05:00Z"/>
              </w:rPr>
            </w:pPr>
            <w:moveFrom w:id="39" w:author="Lucinda O'Brien" w:date="2025-11-13T10:05:00Z" w16du:dateUtc="2025-11-12T23:05:00Z">
              <w:ins w:id="40" w:author="Jenni Oldfield" w:date="2025-11-11T11:24:00Z" w16du:dateUtc="2025-11-11T00:24:00Z">
                <w:r w:rsidRPr="00C32CE5" w:rsidDel="00DF5DF8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7CD4D13" w14:textId="77777777" w:rsidR="0007363A" w:rsidRDefault="0007363A" w:rsidP="0007363A">
      <w:pPr>
        <w:rPr>
          <w:ins w:id="41" w:author="Jenni Oldfield" w:date="2025-11-11T11:24:00Z" w16du:dateUtc="2025-11-11T00:24:00Z"/>
        </w:rPr>
      </w:pPr>
    </w:p>
    <w:p w14:paraId="4CE5C272" w14:textId="3351976C" w:rsidR="0007363A" w:rsidDel="0007363A" w:rsidRDefault="0007363A" w:rsidP="00F1749F">
      <w:pPr>
        <w:rPr>
          <w:del w:id="42" w:author="Jenni Oldfield" w:date="2025-11-11T11:24:00Z" w16du:dateUtc="2025-11-11T00:2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327C8" w14:paraId="30296D78" w14:textId="77777777" w:rsidTr="000F31BE">
        <w:tc>
          <w:tcPr>
            <w:tcW w:w="2689" w:type="dxa"/>
          </w:tcPr>
          <w:p w14:paraId="3F363F34" w14:textId="501E1EE1" w:rsidR="00A327C8" w:rsidRDefault="00A327C8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692683C" w14:textId="77777777" w:rsidR="00A327C8" w:rsidRDefault="00A327C8" w:rsidP="00E4130D">
            <w:pPr>
              <w:pStyle w:val="SIBulletList1"/>
            </w:pPr>
            <w:r>
              <w:t>Interpret key information included in work instructions</w:t>
            </w:r>
          </w:p>
          <w:p w14:paraId="1F238170" w14:textId="26BC4531" w:rsidR="00A327C8" w:rsidRDefault="00A327C8" w:rsidP="00E4130D">
            <w:pPr>
              <w:pStyle w:val="SIBulletList1"/>
            </w:pPr>
            <w:r>
              <w:t>Interpret information on tags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1EE0FC5C" w:rsidR="00CF29BC" w:rsidRPr="00042300" w:rsidRDefault="00902AA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B0D6CE" w14:textId="7FD35F4D" w:rsidR="00E4130D" w:rsidRDefault="00902AAC" w:rsidP="00E4130D">
            <w:pPr>
              <w:pStyle w:val="SIBulletList1"/>
            </w:pPr>
            <w:r>
              <w:t xml:space="preserve">Interact with team members </w:t>
            </w:r>
            <w:r w:rsidR="00A9792A">
              <w:t xml:space="preserve">and/or </w:t>
            </w:r>
            <w:r w:rsidR="00FB61B6">
              <w:t xml:space="preserve">supervisor </w:t>
            </w:r>
            <w:r>
              <w:t>to ensure flow of work</w:t>
            </w:r>
          </w:p>
          <w:p w14:paraId="3FC6B2C7" w14:textId="4A5A3D7D" w:rsidR="00902AAC" w:rsidRPr="00042300" w:rsidRDefault="00902AAC" w:rsidP="00E4130D">
            <w:pPr>
              <w:pStyle w:val="SIBulletList1"/>
            </w:pPr>
            <w:r>
              <w:t xml:space="preserve">Report issues to supervisor clearly and </w:t>
            </w:r>
            <w:r w:rsidR="00AF5746">
              <w:t>promptly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890B4A6" w:rsidR="00CF29BC" w:rsidRPr="00042300" w:rsidRDefault="00D5141B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35A3E8F" w14:textId="512DDB84" w:rsidR="00E4130D" w:rsidRDefault="00586169" w:rsidP="00E4130D">
            <w:pPr>
              <w:pStyle w:val="SIBulletList1"/>
            </w:pPr>
            <w:r>
              <w:t>Use a</w:t>
            </w:r>
            <w:r w:rsidR="00D5141B">
              <w:t xml:space="preserve">ddition skills to combine </w:t>
            </w:r>
            <w:r w:rsidR="00DB5293">
              <w:t>c</w:t>
            </w:r>
            <w:r w:rsidR="00D5141B">
              <w:t>lean and undamaged weights</w:t>
            </w:r>
          </w:p>
          <w:p w14:paraId="57F40C37" w14:textId="674B33F0" w:rsidR="00833A1E" w:rsidRDefault="00833A1E" w:rsidP="00E4130D">
            <w:pPr>
              <w:pStyle w:val="SIBulletList1"/>
            </w:pPr>
            <w:r>
              <w:t>Weigh carcases using kg</w:t>
            </w:r>
            <w:r w:rsidR="00DB5293">
              <w:t xml:space="preserve">, to </w:t>
            </w:r>
            <w:r w:rsidR="00A327C8">
              <w:t xml:space="preserve">at least one </w:t>
            </w:r>
            <w:r w:rsidR="00DB5293">
              <w:t>decimal place</w:t>
            </w:r>
          </w:p>
          <w:p w14:paraId="08B326BA" w14:textId="52635BA2" w:rsidR="00833A1E" w:rsidRPr="00042300" w:rsidRDefault="00833A1E" w:rsidP="00E4130D">
            <w:pPr>
              <w:pStyle w:val="SIBulletList1"/>
            </w:pPr>
            <w:r>
              <w:t>Enter data into paper-based or digital format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05:00Z" w16du:dateUtc="2025-11-12T23:05:00Z"/>
        </w:rPr>
      </w:pPr>
    </w:p>
    <w:tbl>
      <w:tblPr>
        <w:tblStyle w:val="TableGrid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F5DF8" w:rsidRPr="00C32CE5" w14:paraId="05E8A219" w14:textId="77777777" w:rsidTr="00DF5DF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8C16" w14:textId="77777777" w:rsidR="00DF5DF8" w:rsidRPr="00C32CE5" w:rsidRDefault="00DF5DF8" w:rsidP="00DF5DF8">
            <w:pPr>
              <w:spacing w:after="160" w:line="259" w:lineRule="auto"/>
              <w:rPr>
                <w:moveTo w:id="44" w:author="Lucinda O'Brien" w:date="2025-11-13T10:05:00Z" w16du:dateUtc="2025-11-12T23:05:00Z"/>
                <w:b/>
              </w:rPr>
            </w:pPr>
            <w:moveToRangeStart w:id="45" w:author="Lucinda O'Brien" w:date="2025-11-13T10:05:00Z" w:name="move213920767"/>
            <w:moveTo w:id="46" w:author="Lucinda O'Brien" w:date="2025-11-13T10:05:00Z" w16du:dateUtc="2025-11-12T23:0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F121D41" w14:textId="77777777" w:rsidR="00DF5DF8" w:rsidRPr="002D6693" w:rsidRDefault="00DF5DF8" w:rsidP="00DF5DF8">
            <w:pPr>
              <w:pStyle w:val="SIText-Italics"/>
              <w:rPr>
                <w:moveTo w:id="47" w:author="Lucinda O'Brien" w:date="2025-11-13T10:05:00Z" w16du:dateUtc="2025-11-12T23:05:00Z"/>
              </w:rPr>
            </w:pPr>
            <w:moveTo w:id="48" w:author="Lucinda O'Brien" w:date="2025-11-13T10:05:00Z" w16du:dateUtc="2025-11-12T23:0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4F92AB8" w14:textId="77777777" w:rsidR="00DF5DF8" w:rsidRPr="00C32CE5" w:rsidRDefault="00DF5DF8" w:rsidP="00DF5DF8">
            <w:pPr>
              <w:pStyle w:val="SIText-Italics"/>
              <w:rPr>
                <w:moveTo w:id="49" w:author="Lucinda O'Brien" w:date="2025-11-13T10:05:00Z" w16du:dateUtc="2025-11-12T23:05:00Z"/>
              </w:rPr>
            </w:pPr>
            <w:moveTo w:id="50" w:author="Lucinda O'Brien" w:date="2025-11-13T10:05:00Z" w16du:dateUtc="2025-11-12T23:0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F5DF8" w:rsidRPr="00C32CE5" w14:paraId="4D65FE94" w14:textId="77777777" w:rsidTr="00DF5DF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56F9" w14:textId="77777777" w:rsidR="00DF5DF8" w:rsidRPr="00C32CE5" w:rsidRDefault="00DF5DF8" w:rsidP="00DF5DF8">
            <w:pPr>
              <w:pStyle w:val="SIText"/>
              <w:rPr>
                <w:moveTo w:id="51" w:author="Lucinda O'Brien" w:date="2025-11-13T10:05:00Z" w16du:dateUtc="2025-11-12T23:05:00Z"/>
              </w:rPr>
            </w:pPr>
            <w:moveTo w:id="52" w:author="Lucinda O'Brien" w:date="2025-11-13T10:05:00Z" w16du:dateUtc="2025-11-12T23:0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69A6" w14:textId="77777777" w:rsidR="00DF5DF8" w:rsidRPr="00C32CE5" w:rsidRDefault="00DF5DF8" w:rsidP="00DF5DF8">
            <w:pPr>
              <w:pStyle w:val="SIBulletList1"/>
              <w:rPr>
                <w:moveTo w:id="53" w:author="Lucinda O'Brien" w:date="2025-11-13T10:05:00Z" w16du:dateUtc="2025-11-12T23:05:00Z"/>
              </w:rPr>
            </w:pPr>
            <w:moveTo w:id="54" w:author="Lucinda O'Brien" w:date="2025-11-13T10:05:00Z" w16du:dateUtc="2025-11-12T23:0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059BAF4" w14:textId="77777777" w:rsidR="00DF5DF8" w:rsidRPr="00C32CE5" w:rsidRDefault="00DF5DF8" w:rsidP="00DF5DF8">
            <w:pPr>
              <w:pStyle w:val="SIBulletList1"/>
              <w:rPr>
                <w:moveTo w:id="55" w:author="Lucinda O'Brien" w:date="2025-11-13T10:05:00Z" w16du:dateUtc="2025-11-12T23:05:00Z"/>
                <w:i/>
              </w:rPr>
            </w:pPr>
            <w:moveTo w:id="56" w:author="Lucinda O'Brien" w:date="2025-11-13T10:05:00Z" w16du:dateUtc="2025-11-12T23:05:00Z">
              <w:r w:rsidRPr="00C32CE5">
                <w:t xml:space="preserve">employing fewer than four workers on the processing floor </w:t>
              </w:r>
            </w:moveTo>
          </w:p>
        </w:tc>
      </w:tr>
      <w:tr w:rsidR="00DF5DF8" w:rsidRPr="00C32CE5" w14:paraId="67A47A72" w14:textId="77777777" w:rsidTr="00DF5DF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48BC" w14:textId="77777777" w:rsidR="00DF5DF8" w:rsidRPr="00C32CE5" w:rsidRDefault="00DF5DF8" w:rsidP="00DF5DF8">
            <w:pPr>
              <w:pStyle w:val="SIText"/>
              <w:rPr>
                <w:moveTo w:id="57" w:author="Lucinda O'Brien" w:date="2025-11-13T10:05:00Z" w16du:dateUtc="2025-11-12T23:05:00Z"/>
              </w:rPr>
            </w:pPr>
            <w:moveTo w:id="58" w:author="Lucinda O'Brien" w:date="2025-11-13T10:05:00Z" w16du:dateUtc="2025-11-12T23:0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2D63" w14:textId="77777777" w:rsidR="00DF5DF8" w:rsidRPr="00C32CE5" w:rsidRDefault="00DF5DF8" w:rsidP="00DF5DF8">
            <w:pPr>
              <w:pStyle w:val="SIBulletList1"/>
              <w:rPr>
                <w:moveTo w:id="59" w:author="Lucinda O'Brien" w:date="2025-11-13T10:05:00Z" w16du:dateUtc="2025-11-12T23:05:00Z"/>
              </w:rPr>
            </w:pPr>
            <w:moveTo w:id="60" w:author="Lucinda O'Brien" w:date="2025-11-13T10:05:00Z" w16du:dateUtc="2025-11-12T23:0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02507AE" w14:textId="77777777" w:rsidR="00DF5DF8" w:rsidRPr="00C32CE5" w:rsidRDefault="00DF5DF8" w:rsidP="00DF5DF8">
            <w:pPr>
              <w:pStyle w:val="SIBulletList1"/>
              <w:rPr>
                <w:moveTo w:id="61" w:author="Lucinda O'Brien" w:date="2025-11-13T10:05:00Z" w16du:dateUtc="2025-11-12T23:05:00Z"/>
              </w:rPr>
            </w:pPr>
            <w:moveTo w:id="62" w:author="Lucinda O'Brien" w:date="2025-11-13T10:05:00Z" w16du:dateUtc="2025-11-12T23:05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58E50100" w14:textId="77777777" w:rsidR="00DF5DF8" w:rsidRDefault="00DF5DF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B1467FC" w:rsidR="002B6FFD" w:rsidRPr="00B81A67" w:rsidRDefault="008D51F0" w:rsidP="00B81A67">
            <w:pPr>
              <w:pStyle w:val="SIText"/>
            </w:pPr>
            <w:r w:rsidRPr="00B81A67">
              <w:t>AMPCRP2</w:t>
            </w:r>
            <w:r w:rsidR="002B7A58">
              <w:t>19</w:t>
            </w:r>
            <w:r w:rsidRPr="00B81A67">
              <w:t xml:space="preserve">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30E795CC" w14:textId="2E51EBA2" w:rsidR="002B6FFD" w:rsidRPr="00B81A67" w:rsidRDefault="0008529C" w:rsidP="00B81A67">
            <w:pPr>
              <w:pStyle w:val="SIText"/>
            </w:pPr>
            <w:r w:rsidRPr="00B81A67">
              <w:t xml:space="preserve">AMPA2061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25B14EAC" w14:textId="54F99C75" w:rsidR="00902AAC" w:rsidRPr="00B81A67" w:rsidRDefault="00902AAC" w:rsidP="00B81A67">
            <w:pPr>
              <w:pStyle w:val="SIText"/>
            </w:pPr>
            <w:r w:rsidRPr="00B81A67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B81A67">
              <w:t xml:space="preserve"> </w:t>
            </w:r>
          </w:p>
          <w:p w14:paraId="0BFC03BC" w14:textId="03561C11" w:rsidR="00F44855" w:rsidRPr="00B81A67" w:rsidRDefault="00F44855" w:rsidP="00B81A67">
            <w:pPr>
              <w:pStyle w:val="SIText"/>
            </w:pPr>
            <w:r w:rsidRPr="00B81A67">
              <w:t>Unit sector code added</w:t>
            </w:r>
          </w:p>
          <w:p w14:paraId="6008892E" w14:textId="3B356396" w:rsidR="00F44855" w:rsidRPr="00B81A67" w:rsidRDefault="00F44855" w:rsidP="00B81A67">
            <w:pPr>
              <w:pStyle w:val="SIText"/>
            </w:pPr>
            <w:r w:rsidRPr="00B81A67">
              <w:t>Unit application updated</w:t>
            </w:r>
          </w:p>
          <w:p w14:paraId="1E23DEE0" w14:textId="77777777" w:rsidR="00902AAC" w:rsidRPr="00B81A67" w:rsidRDefault="00902AAC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6129E84D" w14:textId="77777777" w:rsidR="00902AAC" w:rsidRDefault="00902AAC" w:rsidP="00B81A67">
            <w:pPr>
              <w:pStyle w:val="SIText"/>
              <w:rPr>
                <w:ins w:id="63" w:author="Jenni Oldfield" w:date="2025-11-11T11:25:00Z" w16du:dateUtc="2025-11-11T00:25:00Z"/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1458D07" w14:textId="7FED17EF" w:rsidR="006949DF" w:rsidRPr="00B81A67" w:rsidRDefault="006949DF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1:25:00Z" w16du:dateUtc="2025-11-11T00:2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F8A4805" w14:textId="4FB738CB" w:rsidR="002B6FFD" w:rsidRPr="00B81A67" w:rsidRDefault="00834B44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86169">
              <w:rPr>
                <w:rStyle w:val="SITempText-Green"/>
                <w:color w:val="000000" w:themeColor="text1"/>
                <w:sz w:val="20"/>
              </w:rPr>
              <w:t>-</w:t>
            </w:r>
            <w:r w:rsidRPr="00B81A6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EF3C020" w:rsidR="00B81A67" w:rsidRPr="00B81A67" w:rsidRDefault="00B81A67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E61AAB" w:rsidR="002941AB" w:rsidRDefault="00586169" w:rsidP="00BB6E0C">
            <w:pPr>
              <w:pStyle w:val="SIText"/>
            </w:pPr>
            <w:r w:rsidRPr="00586169">
              <w:t>https://vetnet.gov.au/Pages/TrainingDocs.aspx?q=5e2e56b7-698f-4822-84bb-25adbb8443a7</w:t>
            </w:r>
          </w:p>
        </w:tc>
      </w:tr>
    </w:tbl>
    <w:p w14:paraId="5DD9B87F" w14:textId="74BAE0DB" w:rsidR="00DF5DF8" w:rsidRDefault="00DF5DF8">
      <w:pPr>
        <w:rPr>
          <w:ins w:id="65" w:author="Lucinda O'Brien" w:date="2025-11-13T10:05:00Z" w16du:dateUtc="2025-11-12T23:05:00Z"/>
        </w:rPr>
      </w:pPr>
    </w:p>
    <w:p w14:paraId="40512C5E" w14:textId="77777777" w:rsidR="00DF5DF8" w:rsidRDefault="00DF5DF8">
      <w:pPr>
        <w:rPr>
          <w:ins w:id="66" w:author="Lucinda O'Brien" w:date="2025-11-13T10:05:00Z" w16du:dateUtc="2025-11-12T23:05:00Z"/>
        </w:rPr>
      </w:pPr>
      <w:ins w:id="67" w:author="Lucinda O'Brien" w:date="2025-11-13T10:05:00Z" w16du:dateUtc="2025-11-12T23:05:00Z">
        <w:r>
          <w:br w:type="page"/>
        </w:r>
      </w:ins>
    </w:p>
    <w:p w14:paraId="6F10DB53" w14:textId="77777777" w:rsidR="0007363A" w:rsidRDefault="0007363A">
      <w:pPr>
        <w:rPr>
          <w:ins w:id="68" w:author="Jenni Oldfield" w:date="2025-11-11T11:24:00Z" w16du:dateUtc="2025-11-11T00:2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29C26E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D349C" w:rsidRPr="003D04F0">
              <w:t>AMP</w:t>
            </w:r>
            <w:r w:rsidR="006D349C">
              <w:t>CRP2</w:t>
            </w:r>
            <w:r w:rsidR="002B7A58">
              <w:t>19</w:t>
            </w:r>
            <w:r w:rsidR="006D349C" w:rsidRPr="003D04F0">
              <w:t xml:space="preserve"> </w:t>
            </w:r>
            <w:r w:rsidR="003D04F0" w:rsidRPr="003D04F0">
              <w:t>Weigh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53CB67" w14:textId="77777777" w:rsidR="00833A1E" w:rsidRDefault="00145CA6" w:rsidP="00833A1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AA0ADFF" w14:textId="6C20DAAA" w:rsidR="00E6084B" w:rsidRDefault="00E6084B" w:rsidP="00E6084B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</w:t>
            </w:r>
            <w:r>
              <w:t xml:space="preserve">weighed carcases in a micro or larger meat processing premises. </w:t>
            </w:r>
          </w:p>
          <w:p w14:paraId="713FD6BE" w14:textId="1DA7A12F" w:rsidR="00E6084B" w:rsidRPr="003D723E" w:rsidDel="006949DF" w:rsidRDefault="00E6084B" w:rsidP="00E6084B">
            <w:pPr>
              <w:pStyle w:val="SIText"/>
              <w:rPr>
                <w:del w:id="69" w:author="Jenni Oldfield" w:date="2025-11-11T11:25:00Z" w16du:dateUtc="2025-11-11T00:25:00Z"/>
                <w:b/>
                <w:bCs/>
              </w:rPr>
            </w:pPr>
            <w:del w:id="70" w:author="Jenni Oldfield" w:date="2025-11-11T11:25:00Z" w16du:dateUtc="2025-11-11T00:25:00Z">
              <w:r w:rsidDel="006949DF">
                <w:rPr>
                  <w:b/>
                  <w:bCs/>
                </w:rPr>
                <w:delText>In m</w:delText>
              </w:r>
              <w:r w:rsidRPr="003D723E" w:rsidDel="006949DF">
                <w:rPr>
                  <w:b/>
                  <w:bCs/>
                </w:rPr>
                <w:delText xml:space="preserve">icro </w:delText>
              </w:r>
              <w:r w:rsidDel="006949DF">
                <w:rPr>
                  <w:b/>
                  <w:bCs/>
                </w:rPr>
                <w:delText>meat processing premises</w:delText>
              </w:r>
            </w:del>
          </w:p>
          <w:p w14:paraId="391E1F53" w14:textId="10234680" w:rsidR="00E6084B" w:rsidRPr="003D723E" w:rsidDel="006949DF" w:rsidRDefault="00E6084B" w:rsidP="00E6084B">
            <w:pPr>
              <w:pStyle w:val="SIText"/>
              <w:rPr>
                <w:del w:id="71" w:author="Jenni Oldfield" w:date="2025-11-11T11:25:00Z" w16du:dateUtc="2025-11-11T00:25:00Z"/>
              </w:rPr>
            </w:pPr>
            <w:del w:id="72" w:author="Jenni Oldfield" w:date="2025-11-11T11:25:00Z" w16du:dateUtc="2025-11-11T00:25:00Z">
              <w:r w:rsidRPr="003D723E" w:rsidDel="006949DF">
                <w:delText>For large stock</w:delText>
              </w:r>
              <w:r w:rsidDel="006949DF">
                <w:delText>,</w:delText>
              </w:r>
              <w:r w:rsidRPr="003D723E" w:rsidDel="006949DF">
                <w:delText xml:space="preserve"> </w:delText>
              </w:r>
              <w:r w:rsidDel="006949DF">
                <w:delText>the</w:delText>
              </w:r>
              <w:r w:rsidRPr="003D723E" w:rsidDel="006949DF">
                <w:delText xml:space="preserve"> assessor </w:delText>
              </w:r>
              <w:r w:rsidDel="006949DF">
                <w:delText>must</w:delText>
              </w:r>
              <w:r w:rsidRPr="003D723E" w:rsidDel="006949DF">
                <w:delText xml:space="preserve"> observe the </w:delText>
              </w:r>
              <w:r w:rsidDel="006949DF">
                <w:delText>individual</w:delText>
              </w:r>
              <w:r w:rsidRPr="003D723E" w:rsidDel="006949DF">
                <w:delText xml:space="preserve"> working on a minimum of </w:delText>
              </w:r>
              <w:r w:rsidR="00787938" w:rsidDel="006949DF">
                <w:delText>two</w:delText>
              </w:r>
              <w:r w:rsidRPr="003D723E" w:rsidDel="006949DF">
                <w:delText xml:space="preserve"> carcases and for small stock</w:delText>
              </w:r>
              <w:r w:rsidDel="006949DF">
                <w:delText>,</w:delText>
              </w:r>
              <w:r w:rsidRPr="003D723E" w:rsidDel="006949DF">
                <w:delText xml:space="preserve"> a minimum of </w:delText>
              </w:r>
              <w:r w:rsidR="00787938" w:rsidDel="006949DF">
                <w:delText>six</w:delText>
              </w:r>
              <w:r w:rsidRPr="003D723E" w:rsidDel="006949DF">
                <w:delText xml:space="preserve"> carcases</w:delText>
              </w:r>
              <w:r w:rsidDel="006949DF">
                <w:delText>.</w:delText>
              </w:r>
              <w:r w:rsidRPr="003D723E" w:rsidDel="006949DF">
                <w:delText xml:space="preserve"> </w:delText>
              </w:r>
              <w:r w:rsidDel="006949DF">
                <w:delText>W</w:delText>
              </w:r>
              <w:r w:rsidRPr="003D723E" w:rsidDel="006949DF">
                <w:delText>here more than one small stock species is being processed</w:delText>
              </w:r>
              <w:r w:rsidDel="006949DF">
                <w:delText>, the assessor must observe the individual working on</w:delText>
              </w:r>
              <w:r w:rsidRPr="003D723E" w:rsidDel="006949DF">
                <w:delText xml:space="preserve"> a total of </w:delText>
              </w:r>
              <w:r w:rsidR="00787938" w:rsidDel="006949DF">
                <w:delText>six</w:delText>
              </w:r>
              <w:r w:rsidRPr="003D723E" w:rsidDel="006949DF">
                <w:delText xml:space="preserve"> carcases.</w:delText>
              </w:r>
            </w:del>
          </w:p>
          <w:p w14:paraId="53A486FF" w14:textId="523FD7C0" w:rsidR="00E6084B" w:rsidRPr="003D723E" w:rsidDel="006949DF" w:rsidRDefault="00E6084B" w:rsidP="00E6084B">
            <w:pPr>
              <w:pStyle w:val="SIText"/>
              <w:rPr>
                <w:del w:id="73" w:author="Jenni Oldfield" w:date="2025-11-11T11:25:00Z" w16du:dateUtc="2025-11-11T00:25:00Z"/>
              </w:rPr>
            </w:pPr>
            <w:del w:id="74" w:author="Jenni Oldfield" w:date="2025-11-11T11:25:00Z" w16du:dateUtc="2025-11-11T00:25:00Z">
              <w:r w:rsidDel="006949DF">
                <w:delText>There must also be</w:delText>
              </w:r>
              <w:r w:rsidRPr="003D723E" w:rsidDel="006949DF">
                <w:delText xml:space="preserve"> evidence that the </w:delText>
              </w:r>
              <w:r w:rsidDel="006949DF">
                <w:delText>individual</w:delText>
              </w:r>
              <w:r w:rsidRPr="003D723E" w:rsidDel="006949DF">
                <w:delText xml:space="preserve"> has completed </w:delText>
              </w:r>
              <w:r w:rsidR="00787938" w:rsidDel="006949DF">
                <w:delText>two</w:delText>
              </w:r>
              <w:r w:rsidRPr="003D723E" w:rsidDel="006949DF">
                <w:delText xml:space="preserve"> shifts in the position fulfilling workplace requirements (these shifts may include normal rotations into and out of the relevant </w:delText>
              </w:r>
              <w:r w:rsidDel="006949DF">
                <w:delText>work task</w:delText>
              </w:r>
              <w:r w:rsidRPr="003D723E" w:rsidDel="006949DF">
                <w:delText>).</w:delText>
              </w:r>
            </w:del>
          </w:p>
          <w:p w14:paraId="69DBC84A" w14:textId="4C3B91CD" w:rsidR="00E6084B" w:rsidRPr="003D723E" w:rsidDel="006949DF" w:rsidRDefault="00E6084B" w:rsidP="00E6084B">
            <w:pPr>
              <w:pStyle w:val="SIText"/>
              <w:rPr>
                <w:del w:id="75" w:author="Jenni Oldfield" w:date="2025-11-11T11:25:00Z" w16du:dateUtc="2025-11-11T00:25:00Z"/>
                <w:b/>
                <w:bCs/>
              </w:rPr>
            </w:pPr>
            <w:del w:id="76" w:author="Jenni Oldfield" w:date="2025-11-11T11:25:00Z" w16du:dateUtc="2025-11-11T00:25:00Z">
              <w:r w:rsidDel="006949DF">
                <w:rPr>
                  <w:b/>
                  <w:bCs/>
                </w:rPr>
                <w:delText>In l</w:delText>
              </w:r>
              <w:r w:rsidRPr="003D723E" w:rsidDel="006949DF">
                <w:rPr>
                  <w:b/>
                  <w:bCs/>
                </w:rPr>
                <w:delText xml:space="preserve">arger </w:delText>
              </w:r>
              <w:r w:rsidDel="006949DF">
                <w:rPr>
                  <w:b/>
                  <w:bCs/>
                </w:rPr>
                <w:delText>meat processing premises</w:delText>
              </w:r>
            </w:del>
          </w:p>
          <w:p w14:paraId="2F9FAF0D" w14:textId="53137C16" w:rsidR="00E6084B" w:rsidRPr="003D723E" w:rsidDel="006949DF" w:rsidRDefault="00E6084B" w:rsidP="00E6084B">
            <w:pPr>
              <w:pStyle w:val="SIText"/>
              <w:rPr>
                <w:del w:id="77" w:author="Jenni Oldfield" w:date="2025-11-11T11:25:00Z" w16du:dateUtc="2025-11-11T00:25:00Z"/>
              </w:rPr>
            </w:pPr>
            <w:del w:id="78" w:author="Jenni Oldfield" w:date="2025-11-11T11:25:00Z" w16du:dateUtc="2025-11-11T00:25:00Z">
              <w:r w:rsidRPr="003D723E" w:rsidDel="006949DF">
                <w:delText>For large stock</w:delText>
              </w:r>
              <w:r w:rsidR="00586169" w:rsidDel="006949DF">
                <w:delText>,</w:delText>
              </w:r>
              <w:r w:rsidRPr="003D723E" w:rsidDel="006949DF">
                <w:delText xml:space="preserve"> an assessor </w:delText>
              </w:r>
              <w:r w:rsidDel="006949DF">
                <w:delText>must</w:delText>
              </w:r>
              <w:r w:rsidRPr="003D723E" w:rsidDel="006949DF">
                <w:delText xml:space="preserve"> observe the </w:delText>
              </w:r>
              <w:r w:rsidDel="006949DF">
                <w:delText>individual</w:delText>
              </w:r>
              <w:r w:rsidRPr="003D723E" w:rsidDel="006949DF">
                <w:delText xml:space="preserve"> working on a minimum of </w:delText>
              </w:r>
              <w:r w:rsidR="00787938" w:rsidDel="006949DF">
                <w:delText>four</w:delText>
              </w:r>
              <w:r w:rsidRPr="003D723E" w:rsidDel="006949DF">
                <w:delText xml:space="preserve"> carcases or </w:delText>
              </w:r>
              <w:r w:rsidDel="006949DF">
                <w:delText xml:space="preserve">for </w:delText>
              </w:r>
              <w:r w:rsidRPr="003D723E" w:rsidDel="006949DF">
                <w:delText>15</w:delText>
              </w:r>
              <w:r w:rsidDel="006949DF">
                <w:delText xml:space="preserve"> </w:delText>
              </w:r>
              <w:r w:rsidRPr="003D723E" w:rsidDel="006949DF">
                <w:delText>min</w:delText>
              </w:r>
              <w:r w:rsidDel="006949DF">
                <w:delText>utes,</w:delText>
              </w:r>
              <w:r w:rsidRPr="003D723E" w:rsidDel="006949DF">
                <w:delText xml:space="preserve"> whichever comes first.</w:delText>
              </w:r>
            </w:del>
          </w:p>
          <w:p w14:paraId="1C0B5C58" w14:textId="76717B02" w:rsidR="00E6084B" w:rsidRPr="003D723E" w:rsidDel="006949DF" w:rsidRDefault="00E6084B" w:rsidP="00E6084B">
            <w:pPr>
              <w:pStyle w:val="SIText"/>
              <w:rPr>
                <w:del w:id="79" w:author="Jenni Oldfield" w:date="2025-11-11T11:25:00Z" w16du:dateUtc="2025-11-11T00:25:00Z"/>
              </w:rPr>
            </w:pPr>
            <w:del w:id="80" w:author="Jenni Oldfield" w:date="2025-11-11T11:25:00Z" w16du:dateUtc="2025-11-11T00:25:00Z">
              <w:r w:rsidRPr="003D723E" w:rsidDel="006949DF">
                <w:delText>For small stock</w:delText>
              </w:r>
              <w:r w:rsidR="00586169" w:rsidDel="006949DF">
                <w:delText>,</w:delText>
              </w:r>
              <w:r w:rsidRPr="003D723E" w:rsidDel="006949DF">
                <w:delText xml:space="preserve"> an assessor </w:delText>
              </w:r>
              <w:r w:rsidDel="006949DF">
                <w:delText>must</w:delText>
              </w:r>
              <w:r w:rsidRPr="003D723E" w:rsidDel="006949DF">
                <w:delText xml:space="preserve"> observe the </w:delText>
              </w:r>
              <w:r w:rsidDel="006949DF">
                <w:delText>individual</w:delText>
              </w:r>
              <w:r w:rsidRPr="003D723E" w:rsidDel="006949DF">
                <w:delText xml:space="preserve"> working on a minimum of </w:delText>
              </w:r>
              <w:r w:rsidDel="006949DF">
                <w:delText>20</w:delText>
              </w:r>
              <w:r w:rsidRPr="003D723E" w:rsidDel="006949DF">
                <w:delText xml:space="preserve"> carcases or </w:delText>
              </w:r>
              <w:r w:rsidDel="006949DF">
                <w:delText xml:space="preserve">for </w:delText>
              </w:r>
              <w:r w:rsidRPr="003D723E" w:rsidDel="006949DF">
                <w:delText>15 minutes</w:delText>
              </w:r>
              <w:r w:rsidDel="006949DF">
                <w:delText>,</w:delText>
              </w:r>
              <w:r w:rsidRPr="003D723E" w:rsidDel="006949DF">
                <w:delText xml:space="preserve"> whichever comes first.</w:delText>
              </w:r>
            </w:del>
          </w:p>
          <w:p w14:paraId="7AE24E8B" w14:textId="5F57612B" w:rsidR="00E6084B" w:rsidRDefault="00E6084B" w:rsidP="00E6084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87938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6EC1BA3" w14:textId="77777777" w:rsidR="00E6084B" w:rsidRPr="003F449E" w:rsidRDefault="00E6084B" w:rsidP="00E6084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FAE5644" w:rsidR="00A327C8" w:rsidRDefault="00E6084B" w:rsidP="00E6084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D6F3EF" w14:textId="44450FE6" w:rsidR="00222B0E" w:rsidRDefault="00833A1E" w:rsidP="00222B0E">
            <w:pPr>
              <w:pStyle w:val="SIBulletList1"/>
            </w:pPr>
            <w:r>
              <w:t xml:space="preserve">the </w:t>
            </w:r>
            <w:r w:rsidR="00222B0E">
              <w:t>concept of tare</w:t>
            </w:r>
            <w:r>
              <w:t xml:space="preserve"> on a scale</w:t>
            </w:r>
          </w:p>
          <w:p w14:paraId="5658EAC5" w14:textId="1E303656" w:rsidR="00222B0E" w:rsidRDefault="0008529C" w:rsidP="00222B0E">
            <w:pPr>
              <w:pStyle w:val="SIBulletList1"/>
            </w:pPr>
            <w:r>
              <w:t xml:space="preserve">workplace </w:t>
            </w:r>
            <w:r w:rsidR="00222B0E">
              <w:t xml:space="preserve">requirements </w:t>
            </w:r>
            <w:r w:rsidR="00833A1E">
              <w:t xml:space="preserve">for </w:t>
            </w:r>
            <w:r w:rsidR="00222B0E">
              <w:t>checking scales and weighing carcases</w:t>
            </w:r>
          </w:p>
          <w:p w14:paraId="4A9CBF69" w14:textId="7546EA98" w:rsidR="00222B0E" w:rsidRDefault="00222B0E" w:rsidP="00222B0E">
            <w:pPr>
              <w:pStyle w:val="SIBulletList1"/>
            </w:pPr>
            <w:r>
              <w:t xml:space="preserve">possible problems for the </w:t>
            </w:r>
            <w:proofErr w:type="gramStart"/>
            <w:r>
              <w:t>scales</w:t>
            </w:r>
            <w:proofErr w:type="gramEnd"/>
            <w:r>
              <w:t xml:space="preserve"> operation</w:t>
            </w:r>
            <w:r w:rsidR="00586169">
              <w:t>,</w:t>
            </w:r>
            <w:r>
              <w:t xml:space="preserve"> and the appropriate corrective action</w:t>
            </w:r>
          </w:p>
          <w:p w14:paraId="7A67F143" w14:textId="62823815" w:rsidR="00222B0E" w:rsidRDefault="00222B0E" w:rsidP="00222B0E">
            <w:pPr>
              <w:pStyle w:val="SIBulletList1"/>
            </w:pPr>
            <w:r>
              <w:t xml:space="preserve">weights recording process and the reporting process </w:t>
            </w:r>
            <w:r w:rsidR="00833A1E">
              <w:t xml:space="preserve">for </w:t>
            </w:r>
            <w:r>
              <w:t>the information gathered</w:t>
            </w:r>
          </w:p>
          <w:p w14:paraId="6D0FDC4A" w14:textId="77777777" w:rsidR="00902AAC" w:rsidRDefault="00222B0E" w:rsidP="00222B0E">
            <w:pPr>
              <w:pStyle w:val="SIBulletList1"/>
            </w:pPr>
            <w:r>
              <w:t>workplace health and safety requirements in relation to weighing process</w:t>
            </w:r>
          </w:p>
          <w:p w14:paraId="2CCDFD46" w14:textId="501C25BC" w:rsidR="004D6F12" w:rsidRDefault="00902AAC" w:rsidP="0008529C">
            <w:pPr>
              <w:pStyle w:val="SIBulletList1"/>
            </w:pPr>
            <w:r>
              <w:t xml:space="preserve">hazards associated with </w:t>
            </w:r>
            <w:r w:rsidR="00C24F3D">
              <w:t>weighing</w:t>
            </w:r>
            <w:r>
              <w:t xml:space="preserve"> carcases</w:t>
            </w:r>
            <w:r w:rsidR="00586169">
              <w:t>,</w:t>
            </w:r>
            <w:r>
              <w:t xml:space="preserve"> and how the associated risks are controlled</w:t>
            </w:r>
            <w:r w:rsidR="000852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9A62E2C" w14:textId="77777777" w:rsidR="00902AAC" w:rsidRDefault="00902AAC" w:rsidP="00902AA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7460116" w14:textId="77777777" w:rsidR="00902AAC" w:rsidRPr="00095527" w:rsidRDefault="00902AAC" w:rsidP="00902AAC">
            <w:pPr>
              <w:pStyle w:val="SIBulletList1"/>
            </w:pPr>
            <w:r w:rsidRPr="00095527">
              <w:t>physical conditions:</w:t>
            </w:r>
          </w:p>
          <w:p w14:paraId="3889BF12" w14:textId="403C31D4" w:rsidR="00902AAC" w:rsidRPr="00B81A67" w:rsidRDefault="00902AAC" w:rsidP="00B81A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1A67">
              <w:rPr>
                <w:i/>
                <w:iCs/>
              </w:rPr>
              <w:t xml:space="preserve">skills must be demonstrated in a meat processing </w:t>
            </w:r>
            <w:r w:rsidR="00E90AFE">
              <w:rPr>
                <w:i/>
                <w:iCs/>
              </w:rPr>
              <w:t>premises</w:t>
            </w:r>
            <w:r w:rsidR="00E90AFE" w:rsidRPr="00B81A67">
              <w:rPr>
                <w:i/>
                <w:iCs/>
              </w:rPr>
              <w:t xml:space="preserve"> </w:t>
            </w:r>
            <w:r w:rsidRPr="00B81A67">
              <w:rPr>
                <w:i/>
                <w:iCs/>
              </w:rPr>
              <w:t>at normal</w:t>
            </w:r>
            <w:r w:rsidR="00E90AFE">
              <w:rPr>
                <w:i/>
                <w:iCs/>
              </w:rPr>
              <w:t xml:space="preserve"> workplace production</w:t>
            </w:r>
            <w:r w:rsidRPr="00B81A67">
              <w:rPr>
                <w:i/>
                <w:iCs/>
              </w:rPr>
              <w:t xml:space="preserve"> speed </w:t>
            </w:r>
          </w:p>
          <w:p w14:paraId="1773E1E5" w14:textId="77777777" w:rsidR="00902AAC" w:rsidRPr="00095527" w:rsidRDefault="00902AAC" w:rsidP="00902AAC">
            <w:pPr>
              <w:pStyle w:val="SIBulletList1"/>
            </w:pPr>
            <w:r w:rsidRPr="00095527">
              <w:t>resources, equipment and materials:</w:t>
            </w:r>
          </w:p>
          <w:p w14:paraId="53ADC530" w14:textId="41F62DF6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personal protective equipment</w:t>
            </w:r>
            <w:r w:rsidR="00DA4BB1" w:rsidRPr="00B81A67">
              <w:rPr>
                <w:i/>
                <w:iCs/>
              </w:rPr>
              <w:t xml:space="preserve"> </w:t>
            </w:r>
          </w:p>
          <w:p w14:paraId="18829416" w14:textId="77777777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scales</w:t>
            </w:r>
          </w:p>
          <w:p w14:paraId="4C72A8B7" w14:textId="35060E74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carcases for weighing</w:t>
            </w:r>
          </w:p>
          <w:p w14:paraId="65BF4BFF" w14:textId="77777777" w:rsidR="00902AAC" w:rsidRPr="00095527" w:rsidRDefault="00902AAC" w:rsidP="00902AAC">
            <w:pPr>
              <w:pStyle w:val="SIBulletList1"/>
            </w:pPr>
            <w:r w:rsidRPr="00095527">
              <w:t>specifications:</w:t>
            </w:r>
          </w:p>
          <w:p w14:paraId="76D35578" w14:textId="3B5E0140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task-related documents</w:t>
            </w:r>
          </w:p>
          <w:p w14:paraId="38AEE212" w14:textId="77777777" w:rsidR="00F44855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customer specifications</w:t>
            </w:r>
          </w:p>
          <w:p w14:paraId="41EDCD1D" w14:textId="2062C8D9" w:rsidR="00F44855" w:rsidRDefault="008D51F0" w:rsidP="00F44855">
            <w:pPr>
              <w:pStyle w:val="SIBulletList1"/>
            </w:pPr>
            <w:r>
              <w:t>personnel</w:t>
            </w:r>
            <w:r w:rsidR="00F44855">
              <w:t>:</w:t>
            </w:r>
          </w:p>
          <w:p w14:paraId="2482C2A6" w14:textId="60506F99" w:rsidR="00902AAC" w:rsidRPr="00B81A67" w:rsidRDefault="00F222B6" w:rsidP="00F4485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44855" w:rsidRPr="00B81A67">
              <w:rPr>
                <w:i/>
                <w:iCs/>
              </w:rPr>
              <w:t>team members and</w:t>
            </w:r>
            <w:r w:rsidR="00EA17EC">
              <w:rPr>
                <w:i/>
                <w:iCs/>
              </w:rPr>
              <w:t xml:space="preserve"> workplace</w:t>
            </w:r>
            <w:r w:rsidR="00F44855" w:rsidRPr="00B81A67">
              <w:rPr>
                <w:i/>
                <w:iCs/>
              </w:rPr>
              <w:t xml:space="preserve"> supervisor</w:t>
            </w:r>
            <w:r w:rsidR="00EA17EC">
              <w:rPr>
                <w:i/>
                <w:iCs/>
              </w:rPr>
              <w:t xml:space="preserve"> or mentor</w:t>
            </w:r>
            <w:r w:rsidR="00902AAC" w:rsidRPr="00B81A67">
              <w:rPr>
                <w:i/>
                <w:iCs/>
              </w:rPr>
              <w:t>.</w:t>
            </w:r>
          </w:p>
          <w:p w14:paraId="47721D11" w14:textId="77777777" w:rsidR="00902AAC" w:rsidRDefault="00902AAC" w:rsidP="00902AA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3ED833D" w14:textId="77777777" w:rsidR="00CD3DE8" w:rsidRDefault="00902AA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4BFBF5" w14:textId="77777777" w:rsidR="00E6084B" w:rsidRPr="002169F5" w:rsidRDefault="00E6084B" w:rsidP="00E6084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3593692" w:rsidR="00E6084B" w:rsidRDefault="00E6084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63BC5" w:rsidR="00CD3DE8" w:rsidRDefault="00586169" w:rsidP="00456AA0">
            <w:pPr>
              <w:pStyle w:val="SIText"/>
            </w:pPr>
            <w:r w:rsidRPr="0058616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B16B8" w14:textId="77777777" w:rsidR="0030710A" w:rsidRDefault="0030710A" w:rsidP="00A31F58">
      <w:pPr>
        <w:spacing w:after="0" w:line="240" w:lineRule="auto"/>
      </w:pPr>
      <w:r>
        <w:separator/>
      </w:r>
    </w:p>
  </w:endnote>
  <w:endnote w:type="continuationSeparator" w:id="0">
    <w:p w14:paraId="2DBD81DE" w14:textId="77777777" w:rsidR="0030710A" w:rsidRDefault="0030710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F22BF" w14:textId="77777777" w:rsidR="0030710A" w:rsidRDefault="0030710A" w:rsidP="00A31F58">
      <w:pPr>
        <w:spacing w:after="0" w:line="240" w:lineRule="auto"/>
      </w:pPr>
      <w:r>
        <w:separator/>
      </w:r>
    </w:p>
  </w:footnote>
  <w:footnote w:type="continuationSeparator" w:id="0">
    <w:p w14:paraId="28398E54" w14:textId="77777777" w:rsidR="0030710A" w:rsidRDefault="0030710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9AB89F0" w:rsidR="002036DD" w:rsidRDefault="00DF5DF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8D51F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8D51F0">
          <w:rPr>
            <w:rFonts w:eastAsia="Times New Roman" w:cstheme="minorHAnsi"/>
            <w:color w:val="213430"/>
            <w:lang w:eastAsia="en-AU"/>
          </w:rPr>
          <w:t>CRP2</w:t>
        </w:r>
        <w:r w:rsidR="002B7A58">
          <w:rPr>
            <w:rFonts w:eastAsia="Times New Roman" w:cstheme="minorHAnsi"/>
            <w:color w:val="213430"/>
            <w:lang w:eastAsia="en-AU"/>
          </w:rPr>
          <w:t>19</w:t>
        </w:r>
        <w:r w:rsidR="008D51F0" w:rsidRPr="007D3AAF">
          <w:t xml:space="preserve"> </w:t>
        </w:r>
        <w:r w:rsidR="007D3AAF" w:rsidRPr="007D3AAF">
          <w:t>Weigh carcase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3D7"/>
    <w:rsid w:val="000174A4"/>
    <w:rsid w:val="0002319B"/>
    <w:rsid w:val="00025A19"/>
    <w:rsid w:val="00034662"/>
    <w:rsid w:val="00034AD5"/>
    <w:rsid w:val="0006755A"/>
    <w:rsid w:val="0007363A"/>
    <w:rsid w:val="0008529C"/>
    <w:rsid w:val="0009029F"/>
    <w:rsid w:val="00090922"/>
    <w:rsid w:val="00097368"/>
    <w:rsid w:val="000A3C05"/>
    <w:rsid w:val="000C2D63"/>
    <w:rsid w:val="000C695D"/>
    <w:rsid w:val="000D2155"/>
    <w:rsid w:val="000D2541"/>
    <w:rsid w:val="000D7106"/>
    <w:rsid w:val="00115D4C"/>
    <w:rsid w:val="001229A8"/>
    <w:rsid w:val="00126186"/>
    <w:rsid w:val="00130380"/>
    <w:rsid w:val="00145CA6"/>
    <w:rsid w:val="0015417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B0E"/>
    <w:rsid w:val="002269B6"/>
    <w:rsid w:val="00241F8D"/>
    <w:rsid w:val="00243D66"/>
    <w:rsid w:val="00245AF9"/>
    <w:rsid w:val="00252B64"/>
    <w:rsid w:val="002536CE"/>
    <w:rsid w:val="00274C00"/>
    <w:rsid w:val="00275B06"/>
    <w:rsid w:val="002941AB"/>
    <w:rsid w:val="00296151"/>
    <w:rsid w:val="002A4AF9"/>
    <w:rsid w:val="002B6FFD"/>
    <w:rsid w:val="002B779C"/>
    <w:rsid w:val="002B7A58"/>
    <w:rsid w:val="002C51A2"/>
    <w:rsid w:val="002D45DD"/>
    <w:rsid w:val="002D785C"/>
    <w:rsid w:val="00303F8C"/>
    <w:rsid w:val="0030710A"/>
    <w:rsid w:val="00320155"/>
    <w:rsid w:val="00334CD5"/>
    <w:rsid w:val="0034468C"/>
    <w:rsid w:val="00347A25"/>
    <w:rsid w:val="00354BED"/>
    <w:rsid w:val="003556ED"/>
    <w:rsid w:val="00357C5E"/>
    <w:rsid w:val="00370A20"/>
    <w:rsid w:val="0039675D"/>
    <w:rsid w:val="003A3607"/>
    <w:rsid w:val="003A599B"/>
    <w:rsid w:val="003B2F05"/>
    <w:rsid w:val="003C2946"/>
    <w:rsid w:val="003D04F0"/>
    <w:rsid w:val="003E7009"/>
    <w:rsid w:val="003F426B"/>
    <w:rsid w:val="004011B0"/>
    <w:rsid w:val="00422906"/>
    <w:rsid w:val="004231E4"/>
    <w:rsid w:val="00427903"/>
    <w:rsid w:val="00433A10"/>
    <w:rsid w:val="00436CCB"/>
    <w:rsid w:val="00442C66"/>
    <w:rsid w:val="0044538D"/>
    <w:rsid w:val="004523C2"/>
    <w:rsid w:val="00456AA0"/>
    <w:rsid w:val="00460E5D"/>
    <w:rsid w:val="00473049"/>
    <w:rsid w:val="00475A3A"/>
    <w:rsid w:val="00477395"/>
    <w:rsid w:val="004830B6"/>
    <w:rsid w:val="0049125C"/>
    <w:rsid w:val="004926D5"/>
    <w:rsid w:val="004961F9"/>
    <w:rsid w:val="004A05F4"/>
    <w:rsid w:val="004B5EB1"/>
    <w:rsid w:val="004C6933"/>
    <w:rsid w:val="004C71D8"/>
    <w:rsid w:val="004D6F12"/>
    <w:rsid w:val="004D7A23"/>
    <w:rsid w:val="004F1592"/>
    <w:rsid w:val="004F166C"/>
    <w:rsid w:val="00517713"/>
    <w:rsid w:val="00521853"/>
    <w:rsid w:val="0053164A"/>
    <w:rsid w:val="005366D2"/>
    <w:rsid w:val="00551887"/>
    <w:rsid w:val="00552139"/>
    <w:rsid w:val="00565971"/>
    <w:rsid w:val="00574B57"/>
    <w:rsid w:val="00584F93"/>
    <w:rsid w:val="00586169"/>
    <w:rsid w:val="00597A8B"/>
    <w:rsid w:val="005E7C5F"/>
    <w:rsid w:val="00600188"/>
    <w:rsid w:val="006163E3"/>
    <w:rsid w:val="00617041"/>
    <w:rsid w:val="006219AD"/>
    <w:rsid w:val="006242E4"/>
    <w:rsid w:val="00643F13"/>
    <w:rsid w:val="006474E2"/>
    <w:rsid w:val="00651010"/>
    <w:rsid w:val="00654022"/>
    <w:rsid w:val="00655259"/>
    <w:rsid w:val="00663B83"/>
    <w:rsid w:val="006949DF"/>
    <w:rsid w:val="006A4CBD"/>
    <w:rsid w:val="006C3BB7"/>
    <w:rsid w:val="006D349C"/>
    <w:rsid w:val="006E1826"/>
    <w:rsid w:val="006E6FA5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330"/>
    <w:rsid w:val="0075036F"/>
    <w:rsid w:val="00752951"/>
    <w:rsid w:val="00776335"/>
    <w:rsid w:val="00787938"/>
    <w:rsid w:val="00790F47"/>
    <w:rsid w:val="007926DD"/>
    <w:rsid w:val="007976AE"/>
    <w:rsid w:val="007A1B22"/>
    <w:rsid w:val="007A5DD5"/>
    <w:rsid w:val="007B3414"/>
    <w:rsid w:val="007B4D24"/>
    <w:rsid w:val="007B7F9B"/>
    <w:rsid w:val="007B7FCD"/>
    <w:rsid w:val="007C1263"/>
    <w:rsid w:val="007C2D96"/>
    <w:rsid w:val="007C4C41"/>
    <w:rsid w:val="007D3AAF"/>
    <w:rsid w:val="007E283E"/>
    <w:rsid w:val="007E2D79"/>
    <w:rsid w:val="007E6453"/>
    <w:rsid w:val="007E76B5"/>
    <w:rsid w:val="007F10CE"/>
    <w:rsid w:val="007F64D4"/>
    <w:rsid w:val="00804B1A"/>
    <w:rsid w:val="00810513"/>
    <w:rsid w:val="00831440"/>
    <w:rsid w:val="00833178"/>
    <w:rsid w:val="00833A1E"/>
    <w:rsid w:val="00834B44"/>
    <w:rsid w:val="00834C3B"/>
    <w:rsid w:val="00861368"/>
    <w:rsid w:val="00874912"/>
    <w:rsid w:val="00880C52"/>
    <w:rsid w:val="00881257"/>
    <w:rsid w:val="0088683C"/>
    <w:rsid w:val="00891493"/>
    <w:rsid w:val="008A0DAE"/>
    <w:rsid w:val="008C69BF"/>
    <w:rsid w:val="008D4BD0"/>
    <w:rsid w:val="008D51F0"/>
    <w:rsid w:val="008E4B8D"/>
    <w:rsid w:val="008E60BD"/>
    <w:rsid w:val="008F022F"/>
    <w:rsid w:val="00902AAC"/>
    <w:rsid w:val="009040DB"/>
    <w:rsid w:val="00907E16"/>
    <w:rsid w:val="00914B8F"/>
    <w:rsid w:val="0091674B"/>
    <w:rsid w:val="00932782"/>
    <w:rsid w:val="00936924"/>
    <w:rsid w:val="0094240E"/>
    <w:rsid w:val="00950AC6"/>
    <w:rsid w:val="00951414"/>
    <w:rsid w:val="00951B10"/>
    <w:rsid w:val="0096322E"/>
    <w:rsid w:val="00980521"/>
    <w:rsid w:val="009A7037"/>
    <w:rsid w:val="009B2D0A"/>
    <w:rsid w:val="009B3F2C"/>
    <w:rsid w:val="009C0027"/>
    <w:rsid w:val="009D4856"/>
    <w:rsid w:val="009E0FB8"/>
    <w:rsid w:val="009E7D34"/>
    <w:rsid w:val="00A0125E"/>
    <w:rsid w:val="00A173C7"/>
    <w:rsid w:val="00A2515C"/>
    <w:rsid w:val="00A31F58"/>
    <w:rsid w:val="00A327C8"/>
    <w:rsid w:val="00A34D07"/>
    <w:rsid w:val="00A6352D"/>
    <w:rsid w:val="00A657C1"/>
    <w:rsid w:val="00A711F2"/>
    <w:rsid w:val="00A74884"/>
    <w:rsid w:val="00A84830"/>
    <w:rsid w:val="00A92253"/>
    <w:rsid w:val="00A965FD"/>
    <w:rsid w:val="00A9792A"/>
    <w:rsid w:val="00AC3944"/>
    <w:rsid w:val="00AC3A68"/>
    <w:rsid w:val="00AC5D45"/>
    <w:rsid w:val="00AD3EFF"/>
    <w:rsid w:val="00AE4A97"/>
    <w:rsid w:val="00AF1960"/>
    <w:rsid w:val="00AF5746"/>
    <w:rsid w:val="00AF6FF0"/>
    <w:rsid w:val="00B12287"/>
    <w:rsid w:val="00B35146"/>
    <w:rsid w:val="00B378CC"/>
    <w:rsid w:val="00B37C0A"/>
    <w:rsid w:val="00B55FD2"/>
    <w:rsid w:val="00B6084E"/>
    <w:rsid w:val="00B654CA"/>
    <w:rsid w:val="00B6649F"/>
    <w:rsid w:val="00B76695"/>
    <w:rsid w:val="00B81A67"/>
    <w:rsid w:val="00B93720"/>
    <w:rsid w:val="00B95E46"/>
    <w:rsid w:val="00B9729C"/>
    <w:rsid w:val="00BA7A86"/>
    <w:rsid w:val="00BB6E0C"/>
    <w:rsid w:val="00BE46B2"/>
    <w:rsid w:val="00BE6877"/>
    <w:rsid w:val="00C07989"/>
    <w:rsid w:val="00C24F3D"/>
    <w:rsid w:val="00C36684"/>
    <w:rsid w:val="00C43F3C"/>
    <w:rsid w:val="00C465B3"/>
    <w:rsid w:val="00C63F9B"/>
    <w:rsid w:val="00C65106"/>
    <w:rsid w:val="00C82486"/>
    <w:rsid w:val="00C84F10"/>
    <w:rsid w:val="00C93044"/>
    <w:rsid w:val="00C960E6"/>
    <w:rsid w:val="00CB334A"/>
    <w:rsid w:val="00CB37E5"/>
    <w:rsid w:val="00CC037A"/>
    <w:rsid w:val="00CD2975"/>
    <w:rsid w:val="00CD3DE8"/>
    <w:rsid w:val="00CE6439"/>
    <w:rsid w:val="00CF29BC"/>
    <w:rsid w:val="00D0326B"/>
    <w:rsid w:val="00D43A13"/>
    <w:rsid w:val="00D5141B"/>
    <w:rsid w:val="00D546F3"/>
    <w:rsid w:val="00D62A9F"/>
    <w:rsid w:val="00D65E4C"/>
    <w:rsid w:val="00D71C22"/>
    <w:rsid w:val="00D841E3"/>
    <w:rsid w:val="00D91902"/>
    <w:rsid w:val="00D9385D"/>
    <w:rsid w:val="00DA13E4"/>
    <w:rsid w:val="00DA35AA"/>
    <w:rsid w:val="00DA4BB1"/>
    <w:rsid w:val="00DA7CCC"/>
    <w:rsid w:val="00DB1384"/>
    <w:rsid w:val="00DB5293"/>
    <w:rsid w:val="00DB6D50"/>
    <w:rsid w:val="00DD620C"/>
    <w:rsid w:val="00DF5DF8"/>
    <w:rsid w:val="00E12424"/>
    <w:rsid w:val="00E138E9"/>
    <w:rsid w:val="00E32B24"/>
    <w:rsid w:val="00E37DEC"/>
    <w:rsid w:val="00E4130D"/>
    <w:rsid w:val="00E47868"/>
    <w:rsid w:val="00E50FA5"/>
    <w:rsid w:val="00E54042"/>
    <w:rsid w:val="00E54B60"/>
    <w:rsid w:val="00E5576D"/>
    <w:rsid w:val="00E55838"/>
    <w:rsid w:val="00E6084B"/>
    <w:rsid w:val="00E76579"/>
    <w:rsid w:val="00E90AFE"/>
    <w:rsid w:val="00EA17EC"/>
    <w:rsid w:val="00EB429F"/>
    <w:rsid w:val="00EB7BD5"/>
    <w:rsid w:val="00ED1034"/>
    <w:rsid w:val="00ED6F34"/>
    <w:rsid w:val="00EE539E"/>
    <w:rsid w:val="00EF259E"/>
    <w:rsid w:val="00EF3597"/>
    <w:rsid w:val="00EF38D5"/>
    <w:rsid w:val="00F1749F"/>
    <w:rsid w:val="00F222B6"/>
    <w:rsid w:val="00F35219"/>
    <w:rsid w:val="00F3546E"/>
    <w:rsid w:val="00F4120A"/>
    <w:rsid w:val="00F44855"/>
    <w:rsid w:val="00F4670D"/>
    <w:rsid w:val="00F647A0"/>
    <w:rsid w:val="00F71ABC"/>
    <w:rsid w:val="00F72775"/>
    <w:rsid w:val="00F900CF"/>
    <w:rsid w:val="00FB42CD"/>
    <w:rsid w:val="00FB61B6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2B2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6084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608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E4851-233E-4B0F-8FE4-4E01571684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C214701-3448-44FC-A7EC-ECEDAFF83A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E29945-DB0D-4B09-9953-CD9B7EA5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1058</Words>
  <Characters>6551</Characters>
  <Application>Microsoft Office Word</Application>
  <DocSecurity>0</DocSecurity>
  <Lines>242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51</cp:revision>
  <dcterms:created xsi:type="dcterms:W3CDTF">2023-11-14T22:25:00Z</dcterms:created>
  <dcterms:modified xsi:type="dcterms:W3CDTF">2025-11-12T23:05:00Z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